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277B8855"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ins w:id="0" w:author="Autor">
        <w:r w:rsidR="004A5672">
          <w:rPr>
            <w:b/>
          </w:rPr>
          <w:t>17 630 100</w:t>
        </w:r>
      </w:ins>
      <w:del w:id="1" w:author="Autor">
        <w:r w:rsidR="00C47604" w:rsidDel="004A5672">
          <w:rPr>
            <w:rFonts w:asciiTheme="minorHAnsi" w:hAnsiTheme="minorHAnsi" w:cstheme="minorHAnsi"/>
            <w:b/>
          </w:rPr>
          <w:delText>13 130 100</w:delText>
        </w:r>
      </w:del>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lastRenderedPageBreak/>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lastRenderedPageBreak/>
        <w:t xml:space="preserve">e-mailom na adrese: </w:t>
      </w:r>
      <w:r w:rsidRPr="00230311">
        <w:rPr>
          <w:rFonts w:asciiTheme="minorHAnsi" w:eastAsiaTheme="minorHAnsi" w:hAnsiTheme="minorHAnsi" w:cstheme="minorHAnsi"/>
          <w:sz w:val="22"/>
          <w:szCs w:val="22"/>
        </w:rPr>
        <w:tab/>
      </w:r>
      <w:hyperlink r:id="rId14"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5EE4ECA3"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0F9F6497"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2"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5"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6"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A24CA08" w:rsidR="003C2776" w:rsidRPr="00230311" w:rsidRDefault="00EE0D35"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007065EB"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w:t>
      </w:r>
      <w:r>
        <w:rPr>
          <w:rFonts w:asciiTheme="minorHAnsi" w:hAnsiTheme="minorHAnsi" w:cstheme="minorHAnsi"/>
          <w:color w:val="000000"/>
          <w:sz w:val="22"/>
          <w:szCs w:val="22"/>
        </w:rPr>
        <w:t>, </w:t>
      </w:r>
      <w:r w:rsidR="00496D8C"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00496D8C" w:rsidRPr="00230311">
        <w:rPr>
          <w:rFonts w:asciiTheme="minorHAnsi" w:hAnsiTheme="minorHAnsi" w:cstheme="minorHAnsi"/>
          <w:color w:val="000000"/>
          <w:sz w:val="22"/>
          <w:szCs w:val="22"/>
        </w:rPr>
        <w:t>,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vo formulári ŽoNFP,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7"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8"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20677E8F"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3D6EEBC5"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6289B468"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FE4F8E">
        <w:rPr>
          <w:rFonts w:asciiTheme="minorHAnsi" w:hAnsiTheme="minorHAnsi" w:cstheme="minorHAnsi"/>
          <w:b/>
          <w:color w:val="000000"/>
          <w:sz w:val="22"/>
          <w:szCs w:val="22"/>
        </w:rPr>
        <w:t>2020</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01684744"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A74A92">
        <w:rPr>
          <w:rFonts w:asciiTheme="minorHAnsi" w:hAnsiTheme="minorHAnsi" w:cstheme="minorHAnsi"/>
          <w:i/>
          <w:sz w:val="22"/>
          <w:szCs w:val="22"/>
        </w:rPr>
        <w:t>2020</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66C11DD1"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26F5B60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 xml:space="preserve">zastaví konanie o ŽoNFP;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19A1BEC5"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ŽoNFP, neschválení ŽoNFP a o zastavení konania vydáva CKO (Vzor CKO č. 22 - Rozhodnutia o ŽoNFP je zverejnený na webovom sídle CKO </w:t>
      </w:r>
      <w:hyperlink r:id="rId31"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w:t>
      </w:r>
      <w:r w:rsidRPr="00731709">
        <w:rPr>
          <w:rFonts w:asciiTheme="minorHAnsi" w:hAnsiTheme="minorHAnsi" w:cstheme="minorHAnsi"/>
          <w:sz w:val="22"/>
          <w:szCs w:val="22"/>
          <w:lang w:eastAsia="en-US"/>
        </w:rPr>
        <w:lastRenderedPageBreak/>
        <w:t xml:space="preserve">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w:t>
      </w:r>
      <w:r w:rsidRPr="00731709">
        <w:rPr>
          <w:rFonts w:asciiTheme="minorHAnsi" w:hAnsiTheme="minorHAnsi" w:cstheme="minorHAnsi"/>
          <w:bCs/>
          <w:iCs/>
          <w:sz w:val="22"/>
          <w:szCs w:val="22"/>
          <w:lang w:eastAsia="en-US"/>
        </w:rPr>
        <w:lastRenderedPageBreak/>
        <w:t xml:space="preserve">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2CF2F80B" w:rsidR="006553FF" w:rsidRPr="00230311"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lastRenderedPageBreak/>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mluva o poskytnutí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 poskytnutí NFP</w:t>
      </w:r>
      <w:r w:rsidR="00E54FE7" w:rsidRPr="00230311">
        <w:rPr>
          <w:rFonts w:asciiTheme="minorHAnsi" w:hAnsiTheme="minorHAnsi" w:cstheme="minorHAnsi"/>
        </w:rPr>
        <w:t xml:space="preserve"> ako aj Rozhodnutia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70B2CDE"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lastRenderedPageBreak/>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r w:rsidR="00232FE8" w:rsidRPr="002B4448">
        <w:rPr>
          <w:spacing w:val="1"/>
        </w:rPr>
        <w:t>V prípade elektronického podpisu zmluvy o NFP splnomocnenou osobou je súčasťou dokumentu zmluvy o NFP  aj Plnomocenstvo s uvedením čísla a dátumu Plnomocenstva.</w:t>
      </w:r>
    </w:p>
    <w:p w14:paraId="45D1A60B" w14:textId="49D4622A"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tlačenej forme. V tomto prípade RO OP TP zašle žiadateľovi návrh na uzavretie zmluvy o poskytnutí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514A3A9D" w14:textId="5F58DFF3"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VaI</w:t>
            </w:r>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lastRenderedPageBreak/>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lastRenderedPageBreak/>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A7DFD87"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del w:id="2" w:author="Autor">
        <w:r w:rsidR="007276C2" w:rsidDel="00F86B95">
          <w:rPr>
            <w:rFonts w:asciiTheme="minorHAnsi" w:hAnsiTheme="minorHAnsi" w:cstheme="minorHAnsi"/>
            <w:bCs/>
            <w:iCs/>
            <w:sz w:val="22"/>
            <w:szCs w:val="22"/>
          </w:rPr>
          <w:delText xml:space="preserve"> - </w:delText>
        </w:r>
        <w:r w:rsidR="007276C2" w:rsidRPr="00731709" w:rsidDel="00F86B95">
          <w:rPr>
            <w:rFonts w:asciiTheme="minorHAnsi" w:hAnsiTheme="minorHAnsi" w:cstheme="minorHAnsi"/>
            <w:b/>
            <w:bCs/>
            <w:iCs/>
            <w:sz w:val="22"/>
            <w:szCs w:val="22"/>
          </w:rPr>
          <w:delText>aktualizovaná</w:delText>
        </w:r>
      </w:del>
      <w:r w:rsidR="0017751C" w:rsidRPr="0017751C">
        <w:rPr>
          <w:rFonts w:asciiTheme="minorHAnsi" w:hAnsiTheme="minorHAnsi" w:cstheme="minorHAnsi"/>
          <w:sz w:val="22"/>
          <w:szCs w:val="22"/>
        </w:rPr>
        <w:t>;</w:t>
      </w:r>
    </w:p>
    <w:p w14:paraId="2835F651" w14:textId="2A8540C6"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00AB2617">
        <w:rPr>
          <w:rFonts w:asciiTheme="minorHAnsi" w:hAnsiTheme="minorHAnsi" w:cstheme="minorHAnsi"/>
          <w:bCs/>
          <w:iCs/>
          <w:sz w:val="22"/>
          <w:szCs w:val="22"/>
        </w:rPr>
        <w:t xml:space="preserve"> -</w:t>
      </w:r>
      <w:del w:id="3" w:author="Autor">
        <w:r w:rsidR="00AB2617" w:rsidDel="009C5D1B">
          <w:rPr>
            <w:rFonts w:asciiTheme="minorHAnsi" w:hAnsiTheme="minorHAnsi" w:cstheme="minorHAnsi"/>
            <w:bCs/>
            <w:iCs/>
            <w:sz w:val="22"/>
            <w:szCs w:val="22"/>
          </w:rPr>
          <w:delText xml:space="preserve"> </w:delText>
        </w:r>
        <w:r w:rsidR="00AB2617" w:rsidRPr="009C5D1B" w:rsidDel="009C5D1B">
          <w:rPr>
            <w:rFonts w:asciiTheme="minorHAnsi" w:hAnsiTheme="minorHAnsi" w:cstheme="minorHAnsi"/>
            <w:b/>
            <w:bCs/>
            <w:iCs/>
            <w:sz w:val="22"/>
            <w:szCs w:val="22"/>
          </w:rPr>
          <w:delText>aktualizovan</w:delText>
        </w:r>
        <w:bookmarkStart w:id="4" w:name="_GoBack"/>
        <w:bookmarkEnd w:id="4"/>
        <w:r w:rsidR="00AB2617" w:rsidRPr="009C5D1B" w:rsidDel="009C5D1B">
          <w:rPr>
            <w:rFonts w:asciiTheme="minorHAnsi" w:hAnsiTheme="minorHAnsi" w:cstheme="minorHAnsi"/>
            <w:b/>
            <w:bCs/>
            <w:iCs/>
            <w:sz w:val="22"/>
            <w:szCs w:val="22"/>
          </w:rPr>
          <w:delText>á</w:delText>
        </w:r>
      </w:del>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a nasl. nariadenia Európskeho parlamentu a Rad</w:t>
      </w:r>
      <w:r w:rsidR="001D6156" w:rsidRPr="00230311">
        <w:rPr>
          <w:rFonts w:asciiTheme="minorHAnsi" w:hAnsiTheme="minorHAnsi" w:cstheme="minorHAnsi"/>
          <w:bCs/>
          <w:iCs/>
          <w:sz w:val="22"/>
          <w:szCs w:val="22"/>
        </w:rPr>
        <w:t>y (EÚ, Euratom) 1929/2015 z 28. </w:t>
      </w:r>
      <w:r w:rsidRPr="00230311">
        <w:rPr>
          <w:rFonts w:asciiTheme="minorHAnsi" w:hAnsiTheme="minorHAnsi" w:cstheme="minorHAnsi"/>
          <w:bCs/>
          <w:iCs/>
          <w:sz w:val="22"/>
          <w:szCs w:val="22"/>
        </w:rPr>
        <w:t>októbra 2015,  ktorým sa mení nariadenie (EÚ, Euratom)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0C0C958C"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del w:id="5" w:author="Autor">
        <w:r w:rsidR="007276C2" w:rsidDel="00F86B95">
          <w:rPr>
            <w:rFonts w:asciiTheme="minorHAnsi" w:hAnsiTheme="minorHAnsi" w:cstheme="minorHAnsi"/>
            <w:bCs/>
            <w:iCs/>
            <w:sz w:val="22"/>
            <w:szCs w:val="22"/>
          </w:rPr>
          <w:delText xml:space="preserve"> - </w:delText>
        </w:r>
        <w:r w:rsidR="007276C2" w:rsidDel="00F86B95">
          <w:rPr>
            <w:rFonts w:asciiTheme="minorHAnsi" w:hAnsiTheme="minorHAnsi" w:cstheme="minorHAnsi"/>
            <w:b/>
            <w:bCs/>
            <w:iCs/>
            <w:sz w:val="22"/>
            <w:szCs w:val="22"/>
          </w:rPr>
          <w:delText>aktualizovaná</w:delText>
        </w:r>
      </w:del>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0"/>
      <w:footerReference w:type="default" r:id="rId41"/>
      <w:headerReference w:type="first" r:id="rId42"/>
      <w:footerReference w:type="first" r:id="rId43"/>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EF130B" w:rsidRDefault="00EF130B" w:rsidP="00784ECE">
      <w:pPr>
        <w:spacing w:after="0" w:line="240" w:lineRule="auto"/>
      </w:pPr>
      <w:r>
        <w:separator/>
      </w:r>
    </w:p>
  </w:endnote>
  <w:endnote w:type="continuationSeparator" w:id="0">
    <w:p w14:paraId="742C20A2" w14:textId="77777777" w:rsidR="00EF130B" w:rsidRDefault="00EF130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452D02CF" w:rsidR="00EF130B" w:rsidRPr="001D6156" w:rsidRDefault="00EF130B">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9C5D1B">
          <w:rPr>
            <w:rFonts w:asciiTheme="minorHAnsi" w:hAnsiTheme="minorHAnsi"/>
            <w:noProof/>
          </w:rPr>
          <w:t>26</w:t>
        </w:r>
        <w:r w:rsidRPr="001D6156">
          <w:rPr>
            <w:rFonts w:asciiTheme="minorHAnsi" w:hAnsiTheme="minorHAnsi"/>
          </w:rPr>
          <w:fldChar w:fldCharType="end"/>
        </w:r>
      </w:p>
    </w:sdtContent>
  </w:sdt>
  <w:p w14:paraId="3070D61A" w14:textId="77777777" w:rsidR="00EF130B" w:rsidRPr="001D6156" w:rsidRDefault="00EF130B">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EF130B" w:rsidRDefault="00EF130B"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EF130B" w:rsidRDefault="00EF130B"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EF130B" w:rsidRDefault="00EF130B" w:rsidP="00F4420F">
    <w:pPr>
      <w:pStyle w:val="Pta"/>
    </w:pPr>
  </w:p>
  <w:p w14:paraId="48E47412" w14:textId="77777777" w:rsidR="00EF130B" w:rsidRDefault="00EF130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EF130B" w:rsidRDefault="00EF130B" w:rsidP="00784ECE">
      <w:pPr>
        <w:spacing w:after="0" w:line="240" w:lineRule="auto"/>
      </w:pPr>
      <w:r>
        <w:separator/>
      </w:r>
    </w:p>
  </w:footnote>
  <w:footnote w:type="continuationSeparator" w:id="0">
    <w:p w14:paraId="45D9FABD" w14:textId="77777777" w:rsidR="00EF130B" w:rsidRDefault="00EF130B" w:rsidP="00784ECE">
      <w:pPr>
        <w:spacing w:after="0" w:line="240" w:lineRule="auto"/>
      </w:pPr>
      <w:r>
        <w:continuationSeparator/>
      </w:r>
    </w:p>
  </w:footnote>
  <w:footnote w:id="1">
    <w:p w14:paraId="335C10FD" w14:textId="56628C51" w:rsidR="00EF130B" w:rsidRPr="00692BD7" w:rsidRDefault="00EF130B"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EF130B" w:rsidRDefault="00EF130B" w:rsidP="009A02E9">
      <w:pPr>
        <w:pStyle w:val="Textpoznmkypodiarou"/>
        <w:jc w:val="both"/>
      </w:pPr>
    </w:p>
  </w:footnote>
  <w:footnote w:id="2">
    <w:p w14:paraId="7D0B3A63" w14:textId="77777777" w:rsidR="00C90FF9" w:rsidRDefault="00C90FF9" w:rsidP="00C90FF9">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EF130B" w:rsidRPr="00425D65" w:rsidRDefault="00EF130B"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EF130B" w:rsidRPr="003A25AC" w:rsidRDefault="00EF130B"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EF130B" w:rsidRDefault="00EF130B">
    <w:pPr>
      <w:pStyle w:val="Hlavika"/>
      <w:rPr>
        <w:rFonts w:asciiTheme="minorHAnsi" w:hAnsiTheme="minorHAnsi"/>
        <w:sz w:val="22"/>
        <w:szCs w:val="22"/>
      </w:rPr>
    </w:pPr>
    <w:r>
      <w:rPr>
        <w:rFonts w:asciiTheme="minorHAnsi" w:hAnsiTheme="minorHAnsi"/>
        <w:sz w:val="22"/>
        <w:szCs w:val="22"/>
      </w:rPr>
      <w:t xml:space="preserve">                                                                                                                                                                                                                                                                                                                </w:t>
    </w:r>
  </w:p>
  <w:p w14:paraId="295C51A9" w14:textId="238E29B6" w:rsidR="00EF130B" w:rsidRPr="00005728" w:rsidRDefault="00EF130B">
    <w:pPr>
      <w:pStyle w:val="Hlavika"/>
      <w:rPr>
        <w:rFonts w:asciiTheme="minorHAnsi" w:hAnsiTheme="minorHAnsi"/>
        <w:b/>
      </w:rPr>
    </w:pPr>
    <w:r>
      <w:rPr>
        <w:rFonts w:asciiTheme="minorHAnsi" w:hAnsiTheme="minorHAnsi"/>
        <w:sz w:val="22"/>
        <w:szCs w:val="22"/>
      </w:rPr>
      <w:t xml:space="preserve">                                                 Konsolidovaná verzia po zmene č. </w:t>
    </w:r>
    <w:del w:id="6" w:author="Autor">
      <w:r w:rsidDel="00BD6D20">
        <w:rPr>
          <w:rFonts w:asciiTheme="minorHAnsi" w:hAnsiTheme="minorHAnsi"/>
          <w:sz w:val="22"/>
          <w:szCs w:val="22"/>
        </w:rPr>
        <w:delText xml:space="preserve">2 </w:delText>
      </w:r>
    </w:del>
    <w:ins w:id="7" w:author="Autor">
      <w:r w:rsidR="00BD6D20">
        <w:rPr>
          <w:rFonts w:asciiTheme="minorHAnsi" w:hAnsiTheme="minorHAnsi"/>
          <w:sz w:val="22"/>
          <w:szCs w:val="22"/>
        </w:rPr>
        <w:t xml:space="preserve">3 </w:t>
      </w:r>
    </w:ins>
    <w:r>
      <w:rPr>
        <w:rFonts w:asciiTheme="minorHAnsi" w:hAnsiTheme="minorHAnsi"/>
        <w:sz w:val="22"/>
        <w:szCs w:val="22"/>
      </w:rPr>
      <w:t>z </w:t>
    </w:r>
    <w:del w:id="8" w:author="Autor">
      <w:r w:rsidR="00BD05AB" w:rsidDel="00BD6D20">
        <w:rPr>
          <w:rFonts w:asciiTheme="minorHAnsi" w:hAnsiTheme="minorHAnsi"/>
          <w:sz w:val="22"/>
          <w:szCs w:val="22"/>
        </w:rPr>
        <w:delText>3</w:delText>
      </w:r>
    </w:del>
    <w:r w:rsidR="00BD05AB">
      <w:rPr>
        <w:rFonts w:asciiTheme="minorHAnsi" w:hAnsiTheme="minorHAnsi"/>
        <w:sz w:val="22"/>
        <w:szCs w:val="22"/>
      </w:rPr>
      <w:t xml:space="preserve">1. </w:t>
    </w:r>
    <w:del w:id="9" w:author="Autor">
      <w:r w:rsidR="00BD05AB" w:rsidDel="00BD6D20">
        <w:rPr>
          <w:rFonts w:asciiTheme="minorHAnsi" w:hAnsiTheme="minorHAnsi"/>
          <w:sz w:val="22"/>
          <w:szCs w:val="22"/>
        </w:rPr>
        <w:delText>1</w:delText>
      </w:r>
      <w:r w:rsidR="00BD05AB" w:rsidDel="004A5672">
        <w:rPr>
          <w:rFonts w:asciiTheme="minorHAnsi" w:hAnsiTheme="minorHAnsi"/>
          <w:sz w:val="22"/>
          <w:szCs w:val="22"/>
        </w:rPr>
        <w:delText>2</w:delText>
      </w:r>
    </w:del>
    <w:ins w:id="10" w:author="Autor">
      <w:r w:rsidR="004A5672">
        <w:rPr>
          <w:rFonts w:asciiTheme="minorHAnsi" w:hAnsiTheme="minorHAnsi"/>
          <w:sz w:val="22"/>
          <w:szCs w:val="22"/>
        </w:rPr>
        <w:t>4</w:t>
      </w:r>
    </w:ins>
    <w:r>
      <w:rPr>
        <w:rFonts w:asciiTheme="minorHAnsi" w:hAnsiTheme="minorHAnsi"/>
        <w:sz w:val="22"/>
        <w:szCs w:val="22"/>
      </w:rPr>
      <w:t xml:space="preserve">. </w:t>
    </w:r>
    <w:del w:id="11" w:author="Autor">
      <w:r w:rsidDel="00BD6D20">
        <w:rPr>
          <w:rFonts w:asciiTheme="minorHAnsi" w:hAnsiTheme="minorHAnsi"/>
          <w:sz w:val="22"/>
          <w:szCs w:val="22"/>
        </w:rPr>
        <w:delText>2019</w:delText>
      </w:r>
    </w:del>
    <w:ins w:id="12" w:author="Autor">
      <w:r w:rsidR="00BD6D20">
        <w:rPr>
          <w:rFonts w:asciiTheme="minorHAnsi" w:hAnsiTheme="minorHAnsi"/>
          <w:sz w:val="22"/>
          <w:szCs w:val="22"/>
        </w:rPr>
        <w:t>2020</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EF130B" w:rsidRDefault="00EF130B">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7"/>
  </w:num>
  <w:num w:numId="6">
    <w:abstractNumId w:val="12"/>
  </w:num>
  <w:num w:numId="7">
    <w:abstractNumId w:val="22"/>
  </w:num>
  <w:num w:numId="8">
    <w:abstractNumId w:val="35"/>
  </w:num>
  <w:num w:numId="9">
    <w:abstractNumId w:val="25"/>
  </w:num>
  <w:num w:numId="10">
    <w:abstractNumId w:val="21"/>
  </w:num>
  <w:num w:numId="11">
    <w:abstractNumId w:val="20"/>
  </w:num>
  <w:num w:numId="12">
    <w:abstractNumId w:val="1"/>
  </w:num>
  <w:num w:numId="13">
    <w:abstractNumId w:val="7"/>
  </w:num>
  <w:num w:numId="14">
    <w:abstractNumId w:val="4"/>
  </w:num>
  <w:num w:numId="15">
    <w:abstractNumId w:val="6"/>
  </w:num>
  <w:num w:numId="16">
    <w:abstractNumId w:val="18"/>
  </w:num>
  <w:num w:numId="17">
    <w:abstractNumId w:val="27"/>
  </w:num>
  <w:num w:numId="18">
    <w:abstractNumId w:val="33"/>
  </w:num>
  <w:num w:numId="19">
    <w:abstractNumId w:val="10"/>
  </w:num>
  <w:num w:numId="20">
    <w:abstractNumId w:val="28"/>
  </w:num>
  <w:num w:numId="21">
    <w:abstractNumId w:val="11"/>
  </w:num>
  <w:num w:numId="22">
    <w:abstractNumId w:val="17"/>
  </w:num>
  <w:num w:numId="23">
    <w:abstractNumId w:val="24"/>
  </w:num>
  <w:num w:numId="24">
    <w:abstractNumId w:val="9"/>
  </w:num>
  <w:num w:numId="25">
    <w:abstractNumId w:val="16"/>
  </w:num>
  <w:num w:numId="26">
    <w:abstractNumId w:val="3"/>
  </w:num>
  <w:num w:numId="27">
    <w:abstractNumId w:val="34"/>
  </w:num>
  <w:num w:numId="28">
    <w:abstractNumId w:val="2"/>
  </w:num>
  <w:num w:numId="29">
    <w:abstractNumId w:val="19"/>
  </w:num>
  <w:num w:numId="30">
    <w:abstractNumId w:val="31"/>
  </w:num>
  <w:num w:numId="31">
    <w:abstractNumId w:val="30"/>
  </w:num>
  <w:num w:numId="32">
    <w:abstractNumId w:val="31"/>
  </w:num>
  <w:num w:numId="33">
    <w:abstractNumId w:val="15"/>
  </w:num>
  <w:num w:numId="34">
    <w:abstractNumId w:val="0"/>
  </w:num>
  <w:num w:numId="35">
    <w:abstractNumId w:val="5"/>
  </w:num>
  <w:num w:numId="36">
    <w:abstractNumId w:val="23"/>
  </w:num>
  <w:num w:numId="37">
    <w:abstractNumId w:val="36"/>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26F4"/>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6C03"/>
    <w:rsid w:val="00217BEE"/>
    <w:rsid w:val="00220D59"/>
    <w:rsid w:val="00222202"/>
    <w:rsid w:val="00225900"/>
    <w:rsid w:val="00227259"/>
    <w:rsid w:val="00230311"/>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226E"/>
    <w:rsid w:val="00490BFC"/>
    <w:rsid w:val="00495F16"/>
    <w:rsid w:val="00496D8C"/>
    <w:rsid w:val="004A2B5E"/>
    <w:rsid w:val="004A2EFE"/>
    <w:rsid w:val="004A3880"/>
    <w:rsid w:val="004A420E"/>
    <w:rsid w:val="004A46C9"/>
    <w:rsid w:val="004A5069"/>
    <w:rsid w:val="004A5672"/>
    <w:rsid w:val="004A7FDB"/>
    <w:rsid w:val="004B02FF"/>
    <w:rsid w:val="004B0D76"/>
    <w:rsid w:val="004B291A"/>
    <w:rsid w:val="004B5A49"/>
    <w:rsid w:val="004B5CAF"/>
    <w:rsid w:val="004B6EB1"/>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2228"/>
    <w:rsid w:val="00754916"/>
    <w:rsid w:val="00754B5A"/>
    <w:rsid w:val="007570FB"/>
    <w:rsid w:val="00760764"/>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6C0F"/>
    <w:rsid w:val="009401F2"/>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4A92"/>
    <w:rsid w:val="00A75F7B"/>
    <w:rsid w:val="00A760A3"/>
    <w:rsid w:val="00A811F5"/>
    <w:rsid w:val="00A8154F"/>
    <w:rsid w:val="00A823CC"/>
    <w:rsid w:val="00A825E5"/>
    <w:rsid w:val="00A85443"/>
    <w:rsid w:val="00A91B49"/>
    <w:rsid w:val="00A95473"/>
    <w:rsid w:val="00AA0BD9"/>
    <w:rsid w:val="00AA49FC"/>
    <w:rsid w:val="00AA569A"/>
    <w:rsid w:val="00AB176D"/>
    <w:rsid w:val="00AB2617"/>
    <w:rsid w:val="00AB6C46"/>
    <w:rsid w:val="00AC139D"/>
    <w:rsid w:val="00AC2CAE"/>
    <w:rsid w:val="00AC3856"/>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75A5"/>
    <w:rsid w:val="00EB5B9C"/>
    <w:rsid w:val="00EB64BE"/>
    <w:rsid w:val="00EB7CD1"/>
    <w:rsid w:val="00EC6ED7"/>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0072D-8BB4-4E38-AE67-D192DC42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9980</Words>
  <Characters>56892</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2019-12-16T08:29:00Z</dcterms:created>
  <dcterms:modified xsi:type="dcterms:W3CDTF">2020-03-25T11:48:00Z</dcterms:modified>
</cp:coreProperties>
</file>